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3A0D94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D2B8AE9" w14:textId="77777777" w:rsidR="003A0D94" w:rsidRDefault="007E00C9" w:rsidP="003A0D94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Vrelké o</w:t>
      </w:r>
      <w:r w:rsidR="00703492" w:rsidRPr="0071228E">
        <w:rPr>
          <w:rFonts w:ascii="Arial" w:hAnsi="Arial" w:cs="Arial"/>
          <w:b/>
          <w:sz w:val="20"/>
        </w:rPr>
        <w:t xml:space="preserve">sobní vozidlo </w:t>
      </w:r>
      <w:r>
        <w:rPr>
          <w:rFonts w:ascii="Arial" w:hAnsi="Arial" w:cs="Arial"/>
          <w:b/>
          <w:sz w:val="20"/>
        </w:rPr>
        <w:t>manažerské C</w:t>
      </w:r>
      <w:r w:rsidR="003A0D94">
        <w:rPr>
          <w:rFonts w:ascii="Arial" w:hAnsi="Arial" w:cs="Arial"/>
          <w:b/>
          <w:sz w:val="20"/>
        </w:rPr>
        <w:t xml:space="preserve"> - </w:t>
      </w:r>
      <w:r w:rsidR="003A0D94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73ECBD25" w:rsidR="00703492" w:rsidRDefault="00703492" w:rsidP="008F5EE5">
      <w:pPr>
        <w:spacing w:after="0"/>
        <w:jc w:val="center"/>
        <w:rPr>
          <w:rFonts w:ascii="Arial" w:hAnsi="Arial" w:cs="Arial"/>
          <w:b/>
          <w:sz w:val="20"/>
        </w:rPr>
      </w:pPr>
    </w:p>
    <w:p w14:paraId="5C2129C7" w14:textId="77777777" w:rsidR="003A0D94" w:rsidRDefault="003A0D94" w:rsidP="008F5EE5">
      <w:pPr>
        <w:spacing w:after="0"/>
        <w:jc w:val="center"/>
        <w:rPr>
          <w:rFonts w:ascii="Arial" w:hAnsi="Arial" w:cs="Arial"/>
          <w:b/>
          <w:sz w:val="20"/>
        </w:rPr>
      </w:pPr>
    </w:p>
    <w:p w14:paraId="3A037905" w14:textId="77777777" w:rsidR="003A0D94" w:rsidRDefault="003A0D94" w:rsidP="003A0D94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674"/>
        <w:gridCol w:w="1728"/>
        <w:gridCol w:w="1541"/>
        <w:gridCol w:w="1147"/>
        <w:gridCol w:w="1844"/>
        <w:tblGridChange w:id="0">
          <w:tblGrid>
            <w:gridCol w:w="1688"/>
            <w:gridCol w:w="1674"/>
            <w:gridCol w:w="1728"/>
            <w:gridCol w:w="1541"/>
            <w:gridCol w:w="1147"/>
            <w:gridCol w:w="1844"/>
          </w:tblGrid>
        </w:tblGridChange>
      </w:tblGrid>
      <w:tr w:rsidR="00703492" w:rsidRPr="0071228E" w14:paraId="2A5E22A3" w14:textId="77777777" w:rsidTr="0003114D">
        <w:trPr>
          <w:trHeight w:val="861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34D27C37" w:rsidR="00703492" w:rsidRPr="0071228E" w:rsidRDefault="003A0D94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3A0D94" w:rsidRPr="0071228E" w14:paraId="08625D08" w14:textId="77777777" w:rsidTr="007A7AA3">
        <w:trPr>
          <w:trHeight w:val="288"/>
        </w:trPr>
        <w:tc>
          <w:tcPr>
            <w:tcW w:w="2645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00C4394D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C3A3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C3A3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A0D94" w:rsidRPr="0071228E" w14:paraId="6811AAA5" w14:textId="77777777" w:rsidTr="007A7AA3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44593B16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02D6F141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C3A3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C3A3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A0D94" w:rsidRPr="0071228E" w14:paraId="22955E4D" w14:textId="77777777" w:rsidTr="007A7AA3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1 500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0AF1F986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C3A3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C3A3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A0D94" w:rsidRPr="0071228E" w14:paraId="12D29C73" w14:textId="77777777" w:rsidTr="007A7AA3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7FFE3D69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C3A3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C3A3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3A0D94" w:rsidRPr="0071228E" w14:paraId="34299C35" w14:textId="77777777" w:rsidTr="007A7AA3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376C060B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610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5786F1C1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FC3A3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C3A3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03492" w:rsidRPr="0071228E" w14:paraId="2EF7DB0E" w14:textId="77777777" w:rsidTr="0003114D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703492" w:rsidRPr="0061014F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7777777" w:rsidR="00703492" w:rsidRPr="0061014F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139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7F03A" w14:textId="2FA4B5D4" w:rsidR="00703492" w:rsidRPr="00FC574A" w:rsidRDefault="003A0D94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ANO/NE – účastník vyplní 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[nabízen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ou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 xml:space="preserve"> hodnot</w:t>
            </w:r>
            <w:r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u</w:t>
            </w:r>
            <w:r w:rsidRPr="00FC574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]</w:t>
            </w:r>
          </w:p>
        </w:tc>
      </w:tr>
      <w:tr w:rsidR="003A0D94" w:rsidRPr="0071228E" w14:paraId="29400D5C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311A8F82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25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573088A2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172DA0E3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54D47D32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EF4A24">
              <w:rPr>
                <w:rFonts w:ascii="Arial" w:hAnsi="Arial" w:cs="Arial"/>
                <w:noProof w:val="0"/>
                <w:color w:val="000000"/>
                <w:sz w:val="20"/>
              </w:rPr>
              <w:t>475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7BF6956D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1D50B697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Nafta  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3DCF69FD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3279E1E3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77777777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1 950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5921DE42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56C07EDF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D04FA9C" w:rsidR="003A0D94" w:rsidRPr="008F5EE5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8F5EE5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3A0D94" w:rsidRPr="0061014F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03587188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05D2E4C4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DA6ACBC" w:rsidR="003A0D94" w:rsidRPr="00703492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17C4242B" w:rsidR="003A0D94" w:rsidRPr="00703492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7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E84CB0" w14:textId="730822EE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3A0D94" w:rsidRPr="0071228E" w14:paraId="21C4C087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6C08FD" w14:textId="76DC7E1F" w:rsidR="003A0D94" w:rsidRPr="00703492" w:rsidRDefault="003A0D94" w:rsidP="003A0D9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Pohon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1BB55" w14:textId="3867B7D6" w:rsidR="003A0D94" w:rsidRPr="008F5EE5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4x4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9C9B86" w14:textId="77777777" w:rsidR="003A0D94" w:rsidRPr="0071228E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072FE3" w14:textId="1A30EAF7" w:rsidR="003A0D94" w:rsidRPr="00FC574A" w:rsidRDefault="003A0D94" w:rsidP="003A0D9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5E919039" w14:textId="77777777" w:rsidTr="008F00E8">
        <w:tblPrEx>
          <w:tblW w:w="5000" w:type="pct"/>
          <w:tblCellMar>
            <w:left w:w="70" w:type="dxa"/>
            <w:right w:w="70" w:type="dxa"/>
          </w:tblCellMar>
          <w:tblPrExChange w:id="1" w:author="Kotolanová, Nicola" w:date="2022-12-12T14:04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" w:author="Kotolanová, Nicola" w:date="2022-12-12T14:04:00Z"/>
          <w:trPrChange w:id="3" w:author="Kotolanová, Nicola" w:date="2022-12-12T14:04:00Z">
            <w:trPr>
              <w:trHeight w:val="288"/>
            </w:trPr>
          </w:trPrChange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4" w:author="Kotolanová, Nicola" w:date="2022-12-12T14:04:00Z">
              <w:tcPr>
                <w:tcW w:w="2645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6DE15126" w14:textId="5C047C95" w:rsidR="009841D1" w:rsidRPr="009841D1" w:rsidRDefault="009841D1" w:rsidP="009841D1">
            <w:pPr>
              <w:pStyle w:val="Normlnweb"/>
              <w:rPr>
                <w:ins w:id="5" w:author="Kotolanová, Nicola" w:date="2022-12-12T14:04:00Z"/>
                <w:rPrChange w:id="6" w:author="Kotolanová, Nicola" w:date="2022-12-12T14:04:00Z">
                  <w:rPr>
                    <w:ins w:id="7" w:author="Kotolanová, Nicola" w:date="2022-12-12T14:04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8" w:author="Kotolanová, Nicola" w:date="2022-12-12T14:04:00Z">
                <w:pPr>
                  <w:shd w:val="clear" w:color="auto" w:fill="FFFFFF" w:themeFill="background1"/>
                  <w:spacing w:after="0"/>
                </w:pPr>
              </w:pPrChange>
            </w:pPr>
            <w:ins w:id="9" w:author="Kotolanová, Nicola" w:date="2022-12-12T14:04:00Z">
              <w:r>
                <w:t>Emisní norma platná v době dodání vozidla</w:t>
              </w:r>
            </w:ins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0" w:author="Kotolanová, Nicola" w:date="2022-12-12T14:04:00Z">
              <w:tcPr>
                <w:tcW w:w="80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77F31CAE" w14:textId="54074853" w:rsidR="009841D1" w:rsidRPr="00335AB2" w:rsidRDefault="00335AB2" w:rsidP="00335AB2">
            <w:pPr>
              <w:pStyle w:val="Normlnweb"/>
              <w:rPr>
                <w:ins w:id="11" w:author="Kotolanová, Nicola" w:date="2022-12-12T14:04:00Z"/>
                <w:rPrChange w:id="12" w:author="Kotolanová, Nicola" w:date="2022-12-12T14:05:00Z">
                  <w:rPr>
                    <w:ins w:id="13" w:author="Kotolanová, Nicola" w:date="2022-12-12T14:04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14" w:author="Kotolanová, Nicola" w:date="2022-12-12T14:05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5" w:author="Kotolanová, Nicola" w:date="2022-12-12T14:04:00Z">
              <w:r>
                <w:t>min. EURO 6</w:t>
              </w:r>
            </w:ins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6" w:author="Kotolanová, Nicola" w:date="2022-12-12T14:04:00Z">
              <w:tcPr>
                <w:tcW w:w="59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44A04568" w14:textId="04502E54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ins w:id="17" w:author="Kotolanová, Nicola" w:date="2022-12-12T14:04:00Z"/>
                <w:rFonts w:ascii="Arial" w:hAnsi="Arial" w:cs="Arial"/>
                <w:noProof w:val="0"/>
                <w:color w:val="000000"/>
                <w:sz w:val="20"/>
              </w:rPr>
            </w:pPr>
            <w:ins w:id="18" w:author="Kotolanová, Nicola" w:date="2022-12-12T14:04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9" w:author="Kotolanová, Nicola" w:date="2022-12-12T14:04:00Z">
              <w:tcPr>
                <w:tcW w:w="95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3938CE8" w14:textId="130DED90" w:rsidR="009841D1" w:rsidRPr="00CC49D1" w:rsidRDefault="009841D1" w:rsidP="009841D1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4:04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1" w:author="Kotolanová, Nicola" w:date="2022-12-12T14:04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9841D1" w:rsidRPr="0071228E" w14:paraId="6FF22B9D" w14:textId="77777777" w:rsidTr="00F40C6A">
        <w:tblPrEx>
          <w:tblW w:w="5000" w:type="pct"/>
          <w:tblCellMar>
            <w:left w:w="70" w:type="dxa"/>
            <w:right w:w="70" w:type="dxa"/>
          </w:tblCellMar>
          <w:tblPrExChange w:id="22" w:author="Kotolanová, Nicola" w:date="2022-12-12T14:04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3" w:author="Kotolanová, Nicola" w:date="2022-12-12T14:04:00Z"/>
          <w:trPrChange w:id="24" w:author="Kotolanová, Nicola" w:date="2022-12-12T14:04:00Z">
            <w:trPr>
              <w:trHeight w:val="288"/>
            </w:trPr>
          </w:trPrChange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25" w:author="Kotolanová, Nicola" w:date="2022-12-12T14:04:00Z">
              <w:tcPr>
                <w:tcW w:w="2645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0E82761F" w14:textId="183FDBE2" w:rsidR="009841D1" w:rsidRDefault="00335AB2" w:rsidP="009841D1">
            <w:pPr>
              <w:shd w:val="clear" w:color="auto" w:fill="FFFFFF" w:themeFill="background1"/>
              <w:spacing w:after="0"/>
              <w:rPr>
                <w:ins w:id="26" w:author="Kotolanová, Nicola" w:date="2022-12-12T14:04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27" w:author="Kotolanová, Nicola" w:date="2022-12-12T14:05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8" w:author="Kotolanová, Nicola" w:date="2022-12-12T14:04:00Z">
              <w:tcPr>
                <w:tcW w:w="801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3DFA44E6" w14:textId="5938B357" w:rsidR="009841D1" w:rsidRPr="008F5EE5" w:rsidRDefault="00335AB2" w:rsidP="009841D1">
            <w:pPr>
              <w:shd w:val="clear" w:color="auto" w:fill="FFFFFF" w:themeFill="background1"/>
              <w:spacing w:after="0"/>
              <w:jc w:val="center"/>
              <w:rPr>
                <w:ins w:id="29" w:author="Kotolanová, Nicola" w:date="2022-12-12T14:04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30" w:author="Kotolanová, Nicola" w:date="2022-12-12T14:05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1" w:author="Kotolanová, Nicola" w:date="2022-12-12T14:04:00Z">
              <w:tcPr>
                <w:tcW w:w="596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453209E4" w14:textId="7021EE44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ins w:id="32" w:author="Kotolanová, Nicola" w:date="2022-12-12T14:04:00Z"/>
                <w:rFonts w:ascii="Arial" w:hAnsi="Arial" w:cs="Arial"/>
                <w:noProof w:val="0"/>
                <w:color w:val="000000"/>
                <w:sz w:val="20"/>
              </w:rPr>
            </w:pPr>
            <w:ins w:id="33" w:author="Kotolanová, Nicola" w:date="2022-12-12T14:04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4" w:author="Kotolanová, Nicola" w:date="2022-12-12T14:04:00Z">
              <w:tcPr>
                <w:tcW w:w="958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BB23D9B" w14:textId="60BE8B9F" w:rsidR="009841D1" w:rsidRPr="00CC49D1" w:rsidRDefault="009841D1" w:rsidP="009841D1">
            <w:pPr>
              <w:shd w:val="clear" w:color="auto" w:fill="FFFFFF" w:themeFill="background1"/>
              <w:spacing w:after="0"/>
              <w:jc w:val="center"/>
              <w:rPr>
                <w:ins w:id="35" w:author="Kotolanová, Nicola" w:date="2022-12-12T14:04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36" w:author="Kotolanová, Nicola" w:date="2022-12-12T14:04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9841D1" w:rsidRPr="0071228E" w14:paraId="339AB7F7" w14:textId="77777777" w:rsidTr="00A6202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50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61B2CBC9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C49D1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46173668" w14:textId="77777777" w:rsidTr="0003114D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5747B133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79AD7160" w14:textId="77777777" w:rsidTr="0003114D">
        <w:trPr>
          <w:trHeight w:val="288"/>
        </w:trPr>
        <w:tc>
          <w:tcPr>
            <w:tcW w:w="877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Provedení </w:t>
            </w:r>
            <w:proofErr w:type="spellStart"/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Combi</w:t>
            </w:r>
            <w:proofErr w:type="spellEnd"/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54683CD5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7F4A80B9" w14:textId="77777777" w:rsidTr="00392F6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5A09738D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E54D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4D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4D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524CB069" w14:textId="77777777" w:rsidTr="00392F6B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493E94B2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8F5EE5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16"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37A2DCA9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E54D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4D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4D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349ECFE4" w14:textId="77777777" w:rsidTr="00392F6B">
        <w:trPr>
          <w:trHeight w:val="529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7DF82392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E54D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E54DE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E54DE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1D420BF7" w14:textId="77777777" w:rsidTr="0003114D">
        <w:trPr>
          <w:trHeight w:val="288"/>
        </w:trPr>
        <w:tc>
          <w:tcPr>
            <w:tcW w:w="2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9841D1" w:rsidRPr="00703492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9841D1" w:rsidRPr="00703492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9841D1" w:rsidRPr="00703492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11839133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50DB2EC2" w14:textId="77777777" w:rsidTr="0003114D">
        <w:trPr>
          <w:trHeight w:val="861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363FD934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9841D1" w:rsidRPr="0071228E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9841D1" w:rsidRPr="0071228E" w14:paraId="630E63B6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7790905C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/>
                <w:sz w:val="20"/>
              </w:rPr>
              <w:t>Zadní stěrač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15250EA4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5D34F8D6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7FFF1C05" w:rsidR="009841D1" w:rsidRPr="0071228E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/>
                <w:sz w:val="20"/>
              </w:rPr>
              <w:t>Tři hlavové opěrky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696EDE4A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37D30FCD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43B21C7" w14:textId="78E2DCBB" w:rsidR="009841D1" w:rsidRPr="0071228E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/>
                <w:sz w:val="20"/>
              </w:rPr>
              <w:t>Elektrická parkovací brzda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4552FE88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56387DA8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92F00B" w14:textId="35A42B67" w:rsidR="009841D1" w:rsidRPr="003C1C90" w:rsidRDefault="009841D1" w:rsidP="009841D1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/>
                <w:sz w:val="20"/>
              </w:rPr>
              <w:t>Asistent automatického nouzového brzdění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1CDEC570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6972D9BE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0C982019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Zadní opěradlo dělené a loketní opěra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743442C9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0A0ED058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43141C99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Kolenní airbag řidiče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709FAB81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6CEFBC18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2B7E23" w14:textId="684DA83C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Kožený multifunkční volant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219914EF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5AB4D11A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70C299C2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Nastavitelná loketní opěrka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02AF07D8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7023676D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1050ED30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Vyhřívání předních sedadel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370FA8B4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38880174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43C466" w14:textId="063BE8EE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USB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014C997A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34CF61AB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AC9B3A" w14:textId="4959EDEF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Vyhřívané čelní sklo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4612C771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215A2A76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E2B6AA" w14:textId="00990F3A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Elektronická</w:t>
            </w: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proofErr w:type="spellStart"/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dvouzónová</w:t>
            </w:r>
            <w:proofErr w:type="spellEnd"/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klimatizace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39267CD9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0736F320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BBD99" w14:textId="05420FD0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Dešťový a světelný senzor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03985751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1D11CDF2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C5A6" w14:textId="52653F9B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Asistent rozjezdu do kopce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54A8956B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29F9E1A3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1145FB1F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Přední sedadla s nastavitelnou bederní opěrkou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5B16C62E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6E01FBAF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3965A14F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Lakovan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é</w:t>
            </w: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nárazník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y</w:t>
            </w: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v barvě vozu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700CDDD2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470CAD10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D215392" w14:textId="00BF5A18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Vnější zrcátka elektricky sklopná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6F401D31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537222B6" w14:textId="77777777" w:rsidTr="0003114D">
        <w:trPr>
          <w:trHeight w:val="300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47EFF547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Tažné zařízení sklopné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46832915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54F7A853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5D06EED1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Alarm a bez klíčové zamykání a startování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16F4D932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06A59A39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4BE6106B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Adaptivní tempomat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21687C6F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71228E" w14:paraId="5C7CE3DF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1A3907" w14:textId="5410B76E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Parkovací senzory vpředu a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35903E68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9657EA" w14:paraId="65B9E908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CFCF44" w14:textId="31FF4AE3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Boční airbagy vzadu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7BD6FC79" w:rsidR="009841D1" w:rsidRPr="00FC574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9657EA" w14:paraId="35003861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82DC3E1" w14:textId="29E8A5EE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Asistent změny jízdního pruhu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0AA83F45" w:rsidR="009841D1" w:rsidRPr="009657EA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9657EA" w14:paraId="6493636A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D240E0" w14:textId="4BC39C68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vestavěné s 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´´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navigací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F8CA4" w14:textId="71850298" w:rsidR="009841D1" w:rsidRPr="00FA3726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9657EA" w14:paraId="1773BA6F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98FCAF" w14:textId="04807E91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>Bezdrátové nabíjení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smartphonu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227873" w14:textId="264A9E56" w:rsidR="009841D1" w:rsidRPr="00FA3726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841D1" w:rsidRPr="009657EA" w14:paraId="4434A6CB" w14:textId="77777777" w:rsidTr="0003114D">
        <w:trPr>
          <w:trHeight w:val="288"/>
        </w:trPr>
        <w:tc>
          <w:tcPr>
            <w:tcW w:w="40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681B46" w14:textId="6492B653" w:rsidR="009841D1" w:rsidRPr="008F5EE5" w:rsidRDefault="009841D1" w:rsidP="009841D1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8F5EE5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Rezervní kolo 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AF7E4" w14:textId="4966EB58" w:rsidR="009841D1" w:rsidRPr="00FA3726" w:rsidRDefault="009841D1" w:rsidP="009841D1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13C1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ED0E7" w14:textId="77777777" w:rsidR="00693A36" w:rsidRDefault="00693A36">
      <w:pPr>
        <w:spacing w:after="0"/>
      </w:pPr>
      <w:r>
        <w:separator/>
      </w:r>
    </w:p>
  </w:endnote>
  <w:endnote w:type="continuationSeparator" w:id="0">
    <w:p w14:paraId="6958B39C" w14:textId="77777777" w:rsidR="00693A36" w:rsidRDefault="00693A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F31CC" w14:textId="77777777" w:rsidR="00693A36" w:rsidRDefault="00693A36">
      <w:pPr>
        <w:spacing w:after="0"/>
      </w:pPr>
      <w:r>
        <w:separator/>
      </w:r>
    </w:p>
  </w:footnote>
  <w:footnote w:type="continuationSeparator" w:id="0">
    <w:p w14:paraId="7945AAD2" w14:textId="77777777" w:rsidR="00693A36" w:rsidRDefault="00693A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335AB2">
            <w:fldChar w:fldCharType="begin"/>
          </w:r>
          <w:r w:rsidR="00335AB2">
            <w:instrText xml:space="preserve"> KEYWORDS  \* MERGEFORMAT </w:instrText>
          </w:r>
          <w:r w:rsidR="00335AB2">
            <w:fldChar w:fldCharType="separate"/>
          </w:r>
          <w:r>
            <w:t>červenec 2017</w:t>
          </w:r>
          <w:r w:rsidR="00335AB2">
            <w:fldChar w:fldCharType="end"/>
          </w:r>
        </w:p>
      </w:tc>
      <w:tc>
        <w:tcPr>
          <w:tcW w:w="1701" w:type="dxa"/>
        </w:tcPr>
        <w:p w14:paraId="19EE5898" w14:textId="77777777" w:rsidR="00AE75D8" w:rsidRDefault="00335AB2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335AB2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335AB2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335AB2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335AB2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114D"/>
    <w:rsid w:val="000536EE"/>
    <w:rsid w:val="00315E4B"/>
    <w:rsid w:val="00335AB2"/>
    <w:rsid w:val="003A0D94"/>
    <w:rsid w:val="003C1C90"/>
    <w:rsid w:val="004744EF"/>
    <w:rsid w:val="004C20A7"/>
    <w:rsid w:val="004D5FE0"/>
    <w:rsid w:val="00561322"/>
    <w:rsid w:val="00693A36"/>
    <w:rsid w:val="006F0515"/>
    <w:rsid w:val="00703492"/>
    <w:rsid w:val="007E00C9"/>
    <w:rsid w:val="008F5EE5"/>
    <w:rsid w:val="009841D1"/>
    <w:rsid w:val="00B115F9"/>
    <w:rsid w:val="00B7427B"/>
    <w:rsid w:val="00C07B12"/>
    <w:rsid w:val="00D65E00"/>
    <w:rsid w:val="00DA7EF9"/>
    <w:rsid w:val="00DF1EBA"/>
    <w:rsid w:val="00E06737"/>
    <w:rsid w:val="00E83AA8"/>
    <w:rsid w:val="00ED4F7F"/>
    <w:rsid w:val="00EF4A24"/>
    <w:rsid w:val="00F6190C"/>
    <w:rsid w:val="00F8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F6190C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6132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9841D1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423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20</cp:revision>
  <dcterms:created xsi:type="dcterms:W3CDTF">2021-11-26T07:27:00Z</dcterms:created>
  <dcterms:modified xsi:type="dcterms:W3CDTF">2022-12-12T13:05:00Z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2022-11-14T09:08:06Z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fc072c69-eb3f-437f-8088-6fed33c125d6</vt:lpwstr>
  </property>
  <property fmtid="{D5CDD505-2E9C-101B-9397-08002B2CF9AE}" pid="8" name="MSIP_Label_42f063bf-ce3a-473c-8609-3866002c85b0_ContentBits">
    <vt:lpwstr>0</vt:lpwstr>
  </property>
</Properties>
</file>